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70AB6" w14:textId="77777777" w:rsidR="002C71EA" w:rsidRDefault="002C71EA">
      <w:r>
        <w:t>Logo Brief</w:t>
      </w:r>
    </w:p>
    <w:p w14:paraId="51A2DA3B" w14:textId="5CAFDEC0" w:rsidR="002C71EA" w:rsidRDefault="002C71EA">
      <w:r>
        <w:t>Name</w:t>
      </w:r>
      <w:r w:rsidR="003C0299">
        <w:t>: Zen to Go</w:t>
      </w:r>
    </w:p>
    <w:p w14:paraId="6F9AFBC6" w14:textId="264E9A96" w:rsidR="00FD1ACF" w:rsidRDefault="002C71EA">
      <w:r>
        <w:t>Task description:</w:t>
      </w:r>
      <w:r w:rsidR="003C0299">
        <w:t xml:space="preserve"> Logo Design</w:t>
      </w:r>
    </w:p>
    <w:p w14:paraId="27B9BBD0" w14:textId="308D29B6" w:rsidR="00567518" w:rsidRDefault="002C71EA">
      <w:r>
        <w:t xml:space="preserve">Background information </w:t>
      </w:r>
      <w:r w:rsidR="00567518">
        <w:t>on business and service</w:t>
      </w:r>
      <w:r w:rsidR="003C0299">
        <w:t>:</w:t>
      </w:r>
    </w:p>
    <w:p w14:paraId="2414AA30" w14:textId="6B3DC936" w:rsidR="00A92FE4" w:rsidRPr="00A92FE4" w:rsidRDefault="00A92FE4" w:rsidP="00A92FE4">
      <w:pPr>
        <w:rPr>
          <w:ins w:id="0" w:author="Diego Yrivarren" w:date="2016-12-05T14:51:00Z"/>
          <w:u w:val="single"/>
          <w:rPrChange w:id="1" w:author="Diego Yrivarren" w:date="2016-12-05T14:51:00Z">
            <w:rPr>
              <w:ins w:id="2" w:author="Diego Yrivarren" w:date="2016-12-05T14:51:00Z"/>
            </w:rPr>
          </w:rPrChange>
        </w:rPr>
      </w:pPr>
      <w:ins w:id="3" w:author="Diego Yrivarren" w:date="2016-12-05T14:51:00Z">
        <w:r>
          <w:rPr>
            <w:u w:val="single"/>
          </w:rPr>
          <w:t>Objective</w:t>
        </w:r>
      </w:ins>
    </w:p>
    <w:p w14:paraId="3042F08B" w14:textId="5FE5ABF3" w:rsidR="00A92FE4" w:rsidRDefault="00567518" w:rsidP="00A92FE4">
      <w:pPr>
        <w:rPr>
          <w:ins w:id="4" w:author="Diego Yrivarren" w:date="2016-12-05T14:51:00Z"/>
        </w:rPr>
      </w:pPr>
      <w:r>
        <w:t xml:space="preserve">We need a logo design for a new company based in </w:t>
      </w:r>
      <w:del w:id="5" w:author="Diego Yrivarren" w:date="2016-12-05T14:09:00Z">
        <w:r w:rsidDel="00994C70">
          <w:delText xml:space="preserve">Playa del Carmen, </w:delText>
        </w:r>
      </w:del>
      <w:r>
        <w:t>Mexico</w:t>
      </w:r>
      <w:del w:id="6" w:author="Diego Yrivarren" w:date="2016-12-05T14:09:00Z">
        <w:r w:rsidR="00FD1ACF" w:rsidDel="00994C70">
          <w:delText xml:space="preserve"> (but planning to expand throughout the country)</w:delText>
        </w:r>
        <w:r w:rsidDel="00994C70">
          <w:delText>,</w:delText>
        </w:r>
      </w:del>
      <w:r>
        <w:t xml:space="preserve"> called Zen to Go. </w:t>
      </w:r>
      <w:ins w:id="7" w:author="Diego Yrivarren" w:date="2016-12-05T15:03:00Z">
        <w:r w:rsidR="00393B07">
          <w:t xml:space="preserve">Our main line of business is the beauty or cosmetology industry. We are currently focusing on in-home massages, with plans to expand it to in-home facials, </w:t>
        </w:r>
      </w:ins>
      <w:ins w:id="8" w:author="Diego Yrivarren" w:date="2017-02-20T12:14:00Z">
        <w:r w:rsidR="00A53C3E">
          <w:t xml:space="preserve">manicures, </w:t>
        </w:r>
      </w:ins>
      <w:ins w:id="9" w:author="Diego Yrivarren" w:date="2016-12-05T15:03:00Z">
        <w:r w:rsidR="00393B07">
          <w:t xml:space="preserve">pedicures, etc. </w:t>
        </w:r>
      </w:ins>
      <w:ins w:id="10" w:author="Diego Yrivarren" w:date="2016-12-05T14:51:00Z">
        <w:r w:rsidR="00A92FE4">
          <w:t xml:space="preserve">We are looking for a logo that communicates </w:t>
        </w:r>
      </w:ins>
      <w:ins w:id="11" w:author="Diego Yrivarren" w:date="2016-12-05T15:03:00Z">
        <w:r w:rsidR="00393B07">
          <w:t>the idea of pampering, relaxation or “Zen,</w:t>
        </w:r>
      </w:ins>
      <w:ins w:id="12" w:author="Diego Yrivarren" w:date="2016-12-05T15:04:00Z">
        <w:r w:rsidR="00393B07">
          <w:t>”</w:t>
        </w:r>
      </w:ins>
      <w:ins w:id="13" w:author="Diego Yrivarren" w:date="2016-12-05T15:03:00Z">
        <w:r w:rsidR="00393B07">
          <w:t xml:space="preserve"> </w:t>
        </w:r>
      </w:ins>
      <w:ins w:id="14" w:author="Diego Yrivarren" w:date="2016-12-05T14:51:00Z">
        <w:r w:rsidR="00A92FE4">
          <w:t xml:space="preserve">a modern </w:t>
        </w:r>
      </w:ins>
      <w:ins w:id="15" w:author="Diego Yrivarren" w:date="2016-12-05T15:04:00Z">
        <w:r w:rsidR="00393B07">
          <w:t xml:space="preserve">digital </w:t>
        </w:r>
      </w:ins>
      <w:ins w:id="16" w:author="Diego Yrivarren" w:date="2016-12-05T14:51:00Z">
        <w:r w:rsidR="00A92FE4">
          <w:t>business, convenience</w:t>
        </w:r>
        <w:r w:rsidR="00393B07">
          <w:t xml:space="preserve"> and ease of use</w:t>
        </w:r>
      </w:ins>
      <w:ins w:id="17" w:author="Diego Yrivarren" w:date="2016-12-05T15:04:00Z">
        <w:r w:rsidR="00393B07">
          <w:t xml:space="preserve">. </w:t>
        </w:r>
      </w:ins>
      <w:ins w:id="18" w:author="Diego Yrivarren" w:date="2016-12-05T14:51:00Z">
        <w:r w:rsidR="00A92FE4">
          <w:t xml:space="preserve">For this purpose, </w:t>
        </w:r>
      </w:ins>
      <w:ins w:id="19" w:author="Diego Yrivarren" w:date="2016-12-05T14:52:00Z">
        <w:r w:rsidR="00A92FE4">
          <w:t>o</w:t>
        </w:r>
      </w:ins>
      <w:ins w:id="20" w:author="Diego Yrivarren" w:date="2016-12-05T14:51:00Z">
        <w:r w:rsidR="00A92FE4">
          <w:t xml:space="preserve">ur </w:t>
        </w:r>
      </w:ins>
      <w:ins w:id="21" w:author="Diego Yrivarren" w:date="2016-12-05T14:52:00Z">
        <w:r w:rsidR="00A92FE4">
          <w:t xml:space="preserve">company brief and </w:t>
        </w:r>
      </w:ins>
      <w:ins w:id="22" w:author="Diego Yrivarren" w:date="2016-12-05T14:51:00Z">
        <w:r w:rsidR="00A92FE4">
          <w:t>brand colors are attached.</w:t>
        </w:r>
      </w:ins>
    </w:p>
    <w:p w14:paraId="17E4ECE9" w14:textId="0E0C7619" w:rsidR="00A92FE4" w:rsidRPr="00A92FE4" w:rsidRDefault="00A92FE4" w:rsidP="00A92FE4">
      <w:pPr>
        <w:rPr>
          <w:ins w:id="23" w:author="Diego Yrivarren" w:date="2016-12-05T14:51:00Z"/>
          <w:u w:val="single"/>
          <w:rPrChange w:id="24" w:author="Diego Yrivarren" w:date="2016-12-05T14:51:00Z">
            <w:rPr>
              <w:ins w:id="25" w:author="Diego Yrivarren" w:date="2016-12-05T14:51:00Z"/>
            </w:rPr>
          </w:rPrChange>
        </w:rPr>
      </w:pPr>
      <w:ins w:id="26" w:author="Diego Yrivarren" w:date="2016-12-05T14:51:00Z">
        <w:r>
          <w:rPr>
            <w:u w:val="single"/>
          </w:rPr>
          <w:t>Company b</w:t>
        </w:r>
        <w:r w:rsidRPr="00A92FE4">
          <w:rPr>
            <w:u w:val="single"/>
            <w:rPrChange w:id="27" w:author="Diego Yrivarren" w:date="2016-12-05T14:51:00Z">
              <w:rPr/>
            </w:rPrChange>
          </w:rPr>
          <w:t>rief</w:t>
        </w:r>
      </w:ins>
      <w:ins w:id="28" w:author="Diego Yrivarren" w:date="2016-12-05T14:58:00Z">
        <w:r w:rsidR="004F6235">
          <w:rPr>
            <w:u w:val="single"/>
          </w:rPr>
          <w:t xml:space="preserve"> - ATTACHMENT</w:t>
        </w:r>
      </w:ins>
    </w:p>
    <w:p w14:paraId="550D3C15" w14:textId="520843DE" w:rsidR="0050696B" w:rsidRDefault="00622738" w:rsidP="00A92FE4">
      <w:pPr>
        <w:rPr>
          <w:ins w:id="29" w:author="Diego Yrivarren" w:date="2016-12-05T14:53:00Z"/>
        </w:rPr>
      </w:pPr>
      <w:ins w:id="30" w:author="Diego Yrivarren" w:date="2016-12-05T14:09:00Z">
        <w:r>
          <w:t xml:space="preserve">Our </w:t>
        </w:r>
      </w:ins>
      <w:ins w:id="31" w:author="Diego Yrivarren" w:date="2016-12-05T14:13:00Z">
        <w:r w:rsidR="0050696B">
          <w:t xml:space="preserve">main line of business is the beauty or cosmetology industry. We are currently focusing </w:t>
        </w:r>
      </w:ins>
      <w:ins w:id="32" w:author="Diego Yrivarren" w:date="2016-12-05T14:15:00Z">
        <w:r w:rsidR="0050696B">
          <w:t xml:space="preserve">on in-home </w:t>
        </w:r>
      </w:ins>
      <w:ins w:id="33" w:author="Diego Yrivarren" w:date="2016-12-05T14:13:00Z">
        <w:r w:rsidR="0050696B">
          <w:t xml:space="preserve">massages, </w:t>
        </w:r>
      </w:ins>
      <w:ins w:id="34" w:author="Diego Yrivarren" w:date="2016-12-05T14:53:00Z">
        <w:r w:rsidR="00A92FE4">
          <w:t>with</w:t>
        </w:r>
      </w:ins>
      <w:ins w:id="35" w:author="Diego Yrivarren" w:date="2016-12-05T14:13:00Z">
        <w:r w:rsidR="0050696B">
          <w:t xml:space="preserve"> plan</w:t>
        </w:r>
      </w:ins>
      <w:ins w:id="36" w:author="Diego Yrivarren" w:date="2016-12-05T14:53:00Z">
        <w:r w:rsidR="00A92FE4">
          <w:t>s</w:t>
        </w:r>
      </w:ins>
      <w:ins w:id="37" w:author="Diego Yrivarren" w:date="2016-12-05T14:13:00Z">
        <w:r w:rsidR="0050696B">
          <w:t xml:space="preserve"> to expand it to </w:t>
        </w:r>
      </w:ins>
      <w:ins w:id="38" w:author="Diego Yrivarren" w:date="2016-12-05T14:18:00Z">
        <w:r w:rsidR="0050696B">
          <w:t xml:space="preserve">in-home </w:t>
        </w:r>
      </w:ins>
      <w:ins w:id="39" w:author="Diego Yrivarren" w:date="2016-12-05T14:13:00Z">
        <w:r w:rsidR="0050696B">
          <w:t>facials,</w:t>
        </w:r>
      </w:ins>
      <w:ins w:id="40" w:author="Diego Yrivarren" w:date="2017-02-20T12:15:00Z">
        <w:r w:rsidR="00A53C3E">
          <w:t xml:space="preserve"> manicures,</w:t>
        </w:r>
      </w:ins>
      <w:bookmarkStart w:id="41" w:name="_GoBack"/>
      <w:bookmarkEnd w:id="41"/>
      <w:ins w:id="42" w:author="Diego Yrivarren" w:date="2016-12-05T14:13:00Z">
        <w:r w:rsidR="0050696B">
          <w:t xml:space="preserve"> pedicures, etc. </w:t>
        </w:r>
      </w:ins>
      <w:ins w:id="43" w:author="Diego Yrivarren" w:date="2016-12-05T14:14:00Z">
        <w:r w:rsidR="0050696B">
          <w:t xml:space="preserve">We will deliver our services by matching customers </w:t>
        </w:r>
      </w:ins>
      <w:ins w:id="44" w:author="Diego Yrivarren" w:date="2016-12-05T14:15:00Z">
        <w:r w:rsidR="0050696B">
          <w:t>wanting our in-home services with providers willing to perform the services. We are an intermediary between customers and providers</w:t>
        </w:r>
      </w:ins>
      <w:ins w:id="45" w:author="Diego Yrivarren" w:date="2016-12-05T14:18:00Z">
        <w:r w:rsidR="0050696B">
          <w:t xml:space="preserve">, with the </w:t>
        </w:r>
      </w:ins>
      <w:ins w:id="46" w:author="Diego Yrivarren" w:date="2016-12-05T14:19:00Z">
        <w:r w:rsidR="0050696B">
          <w:t>goal</w:t>
        </w:r>
      </w:ins>
      <w:ins w:id="47" w:author="Diego Yrivarren" w:date="2016-12-05T14:18:00Z">
        <w:r w:rsidR="0050696B">
          <w:t xml:space="preserve"> of providing </w:t>
        </w:r>
      </w:ins>
      <w:ins w:id="48" w:author="Diego Yrivarren" w:date="2016-12-05T14:20:00Z">
        <w:r w:rsidR="0050696B">
          <w:t xml:space="preserve">cosmetology </w:t>
        </w:r>
      </w:ins>
      <w:ins w:id="49" w:author="Diego Yrivarren" w:date="2016-12-05T14:18:00Z">
        <w:r w:rsidR="0050696B">
          <w:t xml:space="preserve">services of greater quality at much lower prices. </w:t>
        </w:r>
      </w:ins>
    </w:p>
    <w:p w14:paraId="0AE8D054" w14:textId="5F5E50E4" w:rsidR="00A92FE4" w:rsidRDefault="00A92FE4" w:rsidP="00A92FE4">
      <w:pPr>
        <w:rPr>
          <w:ins w:id="50" w:author="Diego Yrivarren" w:date="2016-12-05T14:19:00Z"/>
        </w:rPr>
      </w:pPr>
      <w:ins w:id="51" w:author="Diego Yrivarren" w:date="2016-12-05T14:53:00Z">
        <w:r>
          <w:t>We target Mexican nationals</w:t>
        </w:r>
      </w:ins>
      <w:ins w:id="52" w:author="Diego Yrivarren" w:date="2016-12-05T14:54:00Z">
        <w:r>
          <w:t xml:space="preserve"> throughout the country </w:t>
        </w:r>
      </w:ins>
      <w:ins w:id="53" w:author="Diego Yrivarren" w:date="2016-12-05T14:53:00Z">
        <w:r>
          <w:t>and tourists</w:t>
        </w:r>
      </w:ins>
      <w:ins w:id="54" w:author="Diego Yrivarren" w:date="2016-12-05T14:54:00Z">
        <w:r>
          <w:t xml:space="preserve"> </w:t>
        </w:r>
      </w:ins>
      <w:ins w:id="55" w:author="Diego Yrivarren" w:date="2016-12-05T14:55:00Z">
        <w:r>
          <w:t xml:space="preserve">from around the world that visit the main vacation destinations in Mexico. </w:t>
        </w:r>
      </w:ins>
      <w:ins w:id="56" w:author="Diego Yrivarren" w:date="2016-12-05T14:56:00Z">
        <w:r>
          <w:t xml:space="preserve">Our </w:t>
        </w:r>
        <w:r w:rsidR="00C6729E">
          <w:t>main languages are</w:t>
        </w:r>
      </w:ins>
      <w:ins w:id="57" w:author="Diego Yrivarren" w:date="2016-12-05T14:55:00Z">
        <w:r>
          <w:t xml:space="preserve"> Spanish and English.</w:t>
        </w:r>
      </w:ins>
    </w:p>
    <w:p w14:paraId="0E78114B" w14:textId="3216AD9A" w:rsidR="004B1B22" w:rsidRDefault="00567518">
      <w:pPr>
        <w:rPr>
          <w:ins w:id="58" w:author="Diego Yrivarren" w:date="2016-12-05T14:22:00Z"/>
        </w:rPr>
      </w:pPr>
      <w:del w:id="59" w:author="Diego Yrivarren" w:date="2016-12-05T14:19:00Z">
        <w:r w:rsidDel="0050696B">
          <w:delText>We provide</w:delText>
        </w:r>
      </w:del>
      <w:ins w:id="60" w:author="Diego Yrivarren" w:date="2016-12-05T14:19:00Z">
        <w:r w:rsidR="0050696B">
          <w:t>Our selling channel is</w:t>
        </w:r>
      </w:ins>
      <w:r>
        <w:t xml:space="preserve"> a</w:t>
      </w:r>
      <w:del w:id="61" w:author="Diego Yrivarren" w:date="2016-12-05T14:24:00Z">
        <w:r w:rsidR="00FD1ACF" w:rsidDel="004B1B22">
          <w:delText xml:space="preserve">n </w:delText>
        </w:r>
      </w:del>
      <w:del w:id="62" w:author="Diego Yrivarren" w:date="2016-12-05T14:20:00Z">
        <w:r w:rsidR="00FD1ACF" w:rsidDel="0050696B">
          <w:delText xml:space="preserve">easy to </w:delText>
        </w:r>
      </w:del>
      <w:del w:id="63" w:author="Diego Yrivarren" w:date="2016-12-05T14:24:00Z">
        <w:r w:rsidR="00FD1ACF" w:rsidDel="004B1B22">
          <w:delText>use</w:delText>
        </w:r>
      </w:del>
      <w:r>
        <w:t xml:space="preserve"> digital platform </w:t>
      </w:r>
      <w:ins w:id="64" w:author="Diego Yrivarren" w:date="2016-12-05T14:28:00Z">
        <w:r w:rsidR="003C74D9">
          <w:t xml:space="preserve">(web portal) </w:t>
        </w:r>
      </w:ins>
      <w:r>
        <w:t xml:space="preserve">in which </w:t>
      </w:r>
      <w:del w:id="65" w:author="Diego Yrivarren" w:date="2016-12-05T14:20:00Z">
        <w:r w:rsidDel="0050696B">
          <w:delText>cl</w:delText>
        </w:r>
        <w:r w:rsidR="00FD1ACF" w:rsidDel="0050696B">
          <w:delText xml:space="preserve">ients </w:delText>
        </w:r>
      </w:del>
      <w:ins w:id="66" w:author="Diego Yrivarren" w:date="2016-12-05T14:20:00Z">
        <w:r w:rsidR="0050696B">
          <w:t xml:space="preserve">customers </w:t>
        </w:r>
      </w:ins>
      <w:r w:rsidR="00FD1ACF">
        <w:t>can book in-home massages</w:t>
      </w:r>
      <w:r w:rsidR="00436F1D">
        <w:t xml:space="preserve"> to their home or office.</w:t>
      </w:r>
      <w:r w:rsidR="00FD1ACF">
        <w:t xml:space="preserve"> </w:t>
      </w:r>
      <w:ins w:id="67" w:author="Diego Yrivarren" w:date="2016-12-05T14:22:00Z">
        <w:r w:rsidR="004B1B22">
          <w:t>We provide value</w:t>
        </w:r>
      </w:ins>
      <w:ins w:id="68" w:author="Diego Yrivarren" w:date="2016-12-05T14:23:00Z">
        <w:r w:rsidR="004B1B22">
          <w:t>:</w:t>
        </w:r>
      </w:ins>
    </w:p>
    <w:p w14:paraId="144DE518" w14:textId="75B92100" w:rsidR="004B1B22" w:rsidRPr="004B1B22" w:rsidRDefault="004B1B22" w:rsidP="004B1B22">
      <w:pPr>
        <w:rPr>
          <w:ins w:id="69" w:author="Diego Yrivarren" w:date="2016-12-05T14:23:00Z"/>
          <w:u w:val="single"/>
          <w:rPrChange w:id="70" w:author="Diego Yrivarren" w:date="2016-12-05T14:23:00Z">
            <w:rPr>
              <w:ins w:id="71" w:author="Diego Yrivarren" w:date="2016-12-05T14:23:00Z"/>
            </w:rPr>
          </w:rPrChange>
        </w:rPr>
      </w:pPr>
      <w:ins w:id="72" w:author="Diego Yrivarren" w:date="2016-12-05T14:23:00Z">
        <w:r>
          <w:rPr>
            <w:u w:val="single"/>
          </w:rPr>
          <w:t xml:space="preserve">To </w:t>
        </w:r>
        <w:r w:rsidRPr="004B1B22">
          <w:rPr>
            <w:u w:val="single"/>
            <w:rPrChange w:id="73" w:author="Diego Yrivarren" w:date="2016-12-05T14:23:00Z">
              <w:rPr/>
            </w:rPrChange>
          </w:rPr>
          <w:t>Customers</w:t>
        </w:r>
      </w:ins>
    </w:p>
    <w:p w14:paraId="71E00F8C" w14:textId="77777777" w:rsidR="000465C7" w:rsidRDefault="004B1B22">
      <w:pPr>
        <w:pStyle w:val="ListParagraph"/>
        <w:numPr>
          <w:ilvl w:val="0"/>
          <w:numId w:val="1"/>
        </w:numPr>
        <w:rPr>
          <w:ins w:id="74" w:author="Diego Yrivarren" w:date="2016-12-05T14:31:00Z"/>
        </w:rPr>
        <w:pPrChange w:id="75" w:author="Diego Yrivarren" w:date="2016-12-05T14:22:00Z">
          <w:pPr/>
        </w:pPrChange>
      </w:pPr>
      <w:ins w:id="76" w:author="Diego Yrivarren" w:date="2016-12-05T14:23:00Z">
        <w:r>
          <w:t>Convenience</w:t>
        </w:r>
      </w:ins>
      <w:ins w:id="77" w:author="Diego Yrivarren" w:date="2016-12-05T14:26:00Z">
        <w:r w:rsidR="003C74D9">
          <w:t>:</w:t>
        </w:r>
      </w:ins>
    </w:p>
    <w:p w14:paraId="4A0C21F2" w14:textId="3ED61F5D" w:rsidR="000465C7" w:rsidRDefault="003C74D9">
      <w:pPr>
        <w:pStyle w:val="ListParagraph"/>
        <w:numPr>
          <w:ilvl w:val="1"/>
          <w:numId w:val="1"/>
        </w:numPr>
        <w:rPr>
          <w:ins w:id="78" w:author="Diego Yrivarren" w:date="2016-12-05T14:32:00Z"/>
        </w:rPr>
        <w:pPrChange w:id="79" w:author="Diego Yrivarren" w:date="2016-12-05T14:31:00Z">
          <w:pPr/>
        </w:pPrChange>
      </w:pPr>
      <w:ins w:id="80" w:author="Diego Yrivarren" w:date="2016-12-05T14:27:00Z">
        <w:r>
          <w:t>availability of</w:t>
        </w:r>
      </w:ins>
      <w:ins w:id="81" w:author="Diego Yrivarren" w:date="2016-12-05T14:26:00Z">
        <w:r>
          <w:t xml:space="preserve"> service hours </w:t>
        </w:r>
      </w:ins>
      <w:del w:id="82" w:author="Diego Yrivarren" w:date="2016-12-05T14:21:00Z">
        <w:r w:rsidR="00FD1ACF" w:rsidDel="004B1B22">
          <w:delText>By bypassing large overhead costs (like a spa) we can provide clients with a high-quality massage without hassle</w:delText>
        </w:r>
        <w:r w:rsidR="003C0299" w:rsidDel="004B1B22">
          <w:delText>s (at</w:delText>
        </w:r>
      </w:del>
      <w:del w:id="83" w:author="Diego Yrivarren" w:date="2016-12-05T14:26:00Z">
        <w:r w:rsidR="003C0299" w:rsidDel="003C74D9">
          <w:delText xml:space="preserve"> the time </w:delText>
        </w:r>
      </w:del>
      <w:del w:id="84" w:author="Diego Yrivarren" w:date="2016-12-05T14:21:00Z">
        <w:r w:rsidR="003C0299" w:rsidDel="004B1B22">
          <w:delText>that they choose -</w:delText>
        </w:r>
        <w:r w:rsidR="00FD1ACF" w:rsidDel="004B1B22">
          <w:delText xml:space="preserve"> not the time slot that is available, without traffic</w:delText>
        </w:r>
      </w:del>
      <w:del w:id="85" w:author="Diego Yrivarren" w:date="2016-12-05T14:26:00Z">
        <w:r w:rsidR="00FD1ACF" w:rsidDel="003C74D9">
          <w:delText xml:space="preserve">, </w:delText>
        </w:r>
      </w:del>
      <w:ins w:id="86" w:author="Diego Yrivarren" w:date="2016-12-05T14:21:00Z">
        <w:r w:rsidR="004B1B22">
          <w:t>after regular business</w:t>
        </w:r>
      </w:ins>
      <w:ins w:id="87" w:author="Diego Yrivarren" w:date="2016-12-05T14:22:00Z">
        <w:r w:rsidR="004B1B22">
          <w:t>es</w:t>
        </w:r>
      </w:ins>
      <w:ins w:id="88" w:author="Diego Yrivarren" w:date="2016-12-05T14:21:00Z">
        <w:r w:rsidR="004B1B22">
          <w:t xml:space="preserve"> </w:t>
        </w:r>
      </w:ins>
      <w:ins w:id="89" w:author="Diego Yrivarren" w:date="2016-12-05T14:27:00Z">
        <w:r>
          <w:t xml:space="preserve">(SPAs) </w:t>
        </w:r>
      </w:ins>
      <w:ins w:id="90" w:author="Diego Yrivarren" w:date="2016-12-05T14:21:00Z">
        <w:r w:rsidR="004B1B22">
          <w:t>close</w:t>
        </w:r>
      </w:ins>
      <w:ins w:id="91" w:author="Diego Yrivarren" w:date="2016-12-05T14:27:00Z">
        <w:r>
          <w:t>;</w:t>
        </w:r>
      </w:ins>
    </w:p>
    <w:p w14:paraId="2808EEB3" w14:textId="712D5A29" w:rsidR="000465C7" w:rsidRDefault="000465C7">
      <w:pPr>
        <w:pStyle w:val="ListParagraph"/>
        <w:numPr>
          <w:ilvl w:val="1"/>
          <w:numId w:val="1"/>
        </w:numPr>
        <w:rPr>
          <w:ins w:id="92" w:author="Diego Yrivarren" w:date="2016-12-05T14:32:00Z"/>
        </w:rPr>
        <w:pPrChange w:id="93" w:author="Diego Yrivarren" w:date="2016-12-05T14:31:00Z">
          <w:pPr/>
        </w:pPrChange>
      </w:pPr>
      <w:ins w:id="94" w:author="Diego Yrivarren" w:date="2016-12-05T14:30:00Z">
        <w:r>
          <w:t>services provided at home (no need to drive to the SPA</w:t>
        </w:r>
      </w:ins>
      <w:ins w:id="95" w:author="Diego Yrivarren" w:date="2016-12-05T14:33:00Z">
        <w:r w:rsidR="00434253">
          <w:t>,</w:t>
        </w:r>
      </w:ins>
      <w:ins w:id="96" w:author="Diego Yrivarren" w:date="2016-12-05T14:31:00Z">
        <w:r>
          <w:t xml:space="preserve"> no traffic</w:t>
        </w:r>
      </w:ins>
      <w:ins w:id="97" w:author="Diego Yrivarren" w:date="2016-12-05T14:30:00Z">
        <w:r>
          <w:t>);</w:t>
        </w:r>
      </w:ins>
    </w:p>
    <w:p w14:paraId="63789BE4" w14:textId="1822B20C" w:rsidR="000465C7" w:rsidRDefault="003C74D9">
      <w:pPr>
        <w:pStyle w:val="ListParagraph"/>
        <w:numPr>
          <w:ilvl w:val="1"/>
          <w:numId w:val="1"/>
        </w:numPr>
        <w:rPr>
          <w:ins w:id="98" w:author="Diego Yrivarren" w:date="2016-12-05T14:35:00Z"/>
        </w:rPr>
        <w:pPrChange w:id="99" w:author="Diego Yrivarren" w:date="2016-12-05T14:31:00Z">
          <w:pPr/>
        </w:pPrChange>
      </w:pPr>
      <w:ins w:id="100" w:author="Diego Yrivarren" w:date="2016-12-05T14:27:00Z">
        <w:r>
          <w:t xml:space="preserve">easy-to-use </w:t>
        </w:r>
      </w:ins>
      <w:ins w:id="101" w:author="Diego Yrivarren" w:date="2016-12-05T14:28:00Z">
        <w:r>
          <w:t>web portal</w:t>
        </w:r>
      </w:ins>
      <w:ins w:id="102" w:author="Diego Yrivarren" w:date="2016-12-05T14:30:00Z">
        <w:r w:rsidR="000465C7">
          <w:t xml:space="preserve"> (DIY booking</w:t>
        </w:r>
      </w:ins>
      <w:ins w:id="103" w:author="Diego Yrivarren" w:date="2016-12-05T14:31:00Z">
        <w:r w:rsidR="000465C7">
          <w:t xml:space="preserve">, </w:t>
        </w:r>
      </w:ins>
      <w:ins w:id="104" w:author="Diego Yrivarren" w:date="2016-12-05T14:28:00Z">
        <w:r>
          <w:t>modifications &amp; cancellations</w:t>
        </w:r>
      </w:ins>
      <w:ins w:id="105" w:author="Diego Yrivarren" w:date="2016-12-05T14:33:00Z">
        <w:r w:rsidR="00434253">
          <w:t>, add places such as home and office</w:t>
        </w:r>
      </w:ins>
      <w:ins w:id="106" w:author="Diego Yrivarren" w:date="2016-12-05T14:31:00Z">
        <w:r w:rsidR="000465C7">
          <w:t>)</w:t>
        </w:r>
      </w:ins>
      <w:ins w:id="107" w:author="Diego Yrivarren" w:date="2016-12-05T14:29:00Z">
        <w:r w:rsidR="000465C7">
          <w:t>;</w:t>
        </w:r>
      </w:ins>
    </w:p>
    <w:p w14:paraId="43B4583A" w14:textId="518FBF78" w:rsidR="003F44F5" w:rsidRDefault="003F44F5">
      <w:pPr>
        <w:pStyle w:val="ListParagraph"/>
        <w:numPr>
          <w:ilvl w:val="1"/>
          <w:numId w:val="1"/>
        </w:numPr>
        <w:rPr>
          <w:ins w:id="108" w:author="Diego Yrivarren" w:date="2016-12-05T14:34:00Z"/>
        </w:rPr>
        <w:pPrChange w:id="109" w:author="Diego Yrivarren" w:date="2016-12-05T14:35:00Z">
          <w:pPr/>
        </w:pPrChange>
      </w:pPr>
      <w:ins w:id="110" w:author="Diego Yrivarren" w:date="2016-12-05T14:35:00Z">
        <w:r>
          <w:t>No more cash transaction</w:t>
        </w:r>
      </w:ins>
      <w:ins w:id="111" w:author="Diego Yrivarren" w:date="2016-12-05T14:38:00Z">
        <w:r w:rsidR="0018075D">
          <w:t>s</w:t>
        </w:r>
      </w:ins>
      <w:ins w:id="112" w:author="Diego Yrivarren" w:date="2016-12-05T14:35:00Z">
        <w:r>
          <w:t xml:space="preserve"> (all is paid through a credit card)</w:t>
        </w:r>
      </w:ins>
    </w:p>
    <w:p w14:paraId="77CC0B8B" w14:textId="77777777" w:rsidR="00434253" w:rsidRDefault="00434253">
      <w:pPr>
        <w:pStyle w:val="ListParagraph"/>
        <w:ind w:left="1440"/>
        <w:rPr>
          <w:ins w:id="113" w:author="Diego Yrivarren" w:date="2016-12-05T14:32:00Z"/>
        </w:rPr>
        <w:pPrChange w:id="114" w:author="Diego Yrivarren" w:date="2016-12-05T14:34:00Z">
          <w:pPr/>
        </w:pPrChange>
      </w:pPr>
    </w:p>
    <w:p w14:paraId="5124D2EF" w14:textId="09EE49B6" w:rsidR="000465C7" w:rsidRDefault="000465C7">
      <w:pPr>
        <w:pStyle w:val="ListParagraph"/>
        <w:numPr>
          <w:ilvl w:val="0"/>
          <w:numId w:val="1"/>
        </w:numPr>
        <w:rPr>
          <w:ins w:id="115" w:author="Diego Yrivarren" w:date="2016-12-05T14:32:00Z"/>
        </w:rPr>
        <w:pPrChange w:id="116" w:author="Diego Yrivarren" w:date="2016-12-05T14:22:00Z">
          <w:pPr/>
        </w:pPrChange>
      </w:pPr>
      <w:ins w:id="117" w:author="Diego Yrivarren" w:date="2016-12-05T14:31:00Z">
        <w:r>
          <w:t>Peace of mind:</w:t>
        </w:r>
      </w:ins>
    </w:p>
    <w:p w14:paraId="158E72FB" w14:textId="7385AD6F" w:rsidR="000465C7" w:rsidRDefault="003E5B42">
      <w:pPr>
        <w:pStyle w:val="ListParagraph"/>
        <w:numPr>
          <w:ilvl w:val="1"/>
          <w:numId w:val="1"/>
        </w:numPr>
        <w:rPr>
          <w:ins w:id="118" w:author="Diego Yrivarren" w:date="2016-12-05T14:39:00Z"/>
        </w:rPr>
        <w:pPrChange w:id="119" w:author="Diego Yrivarren" w:date="2016-12-05T14:32:00Z">
          <w:pPr/>
        </w:pPrChange>
      </w:pPr>
      <w:ins w:id="120" w:author="Diego Yrivarren" w:date="2016-12-05T14:40:00Z">
        <w:r>
          <w:t>Vetted and certified p</w:t>
        </w:r>
      </w:ins>
      <w:ins w:id="121" w:author="Diego Yrivarren" w:date="2016-12-05T14:34:00Z">
        <w:r w:rsidR="003F44F5">
          <w:t>roviders go through a background check</w:t>
        </w:r>
      </w:ins>
    </w:p>
    <w:p w14:paraId="2E960A8D" w14:textId="46F55BA1" w:rsidR="005F6A86" w:rsidRDefault="003E5B42">
      <w:pPr>
        <w:pStyle w:val="ListParagraph"/>
        <w:numPr>
          <w:ilvl w:val="1"/>
          <w:numId w:val="1"/>
        </w:numPr>
        <w:rPr>
          <w:ins w:id="122" w:author="Diego Yrivarren" w:date="2016-12-05T14:37:00Z"/>
        </w:rPr>
        <w:pPrChange w:id="123" w:author="Diego Yrivarren" w:date="2016-12-05T14:32:00Z">
          <w:pPr/>
        </w:pPrChange>
      </w:pPr>
      <w:ins w:id="124" w:author="Diego Yrivarren" w:date="2016-12-05T14:40:00Z">
        <w:r>
          <w:t xml:space="preserve">Customer review system filters low performing </w:t>
        </w:r>
      </w:ins>
      <w:ins w:id="125" w:author="Diego Yrivarren" w:date="2016-12-05T14:41:00Z">
        <w:r>
          <w:t>therapists</w:t>
        </w:r>
      </w:ins>
    </w:p>
    <w:p w14:paraId="304920B3" w14:textId="77777777" w:rsidR="00A907E9" w:rsidRDefault="00A907E9">
      <w:pPr>
        <w:pStyle w:val="ListParagraph"/>
        <w:rPr>
          <w:ins w:id="126" w:author="Diego Yrivarren" w:date="2016-12-05T14:37:00Z"/>
        </w:rPr>
        <w:pPrChange w:id="127" w:author="Diego Yrivarren" w:date="2016-12-05T14:37:00Z">
          <w:pPr/>
        </w:pPrChange>
      </w:pPr>
    </w:p>
    <w:p w14:paraId="1C6DC7D9" w14:textId="09DA4AEC" w:rsidR="00A907E9" w:rsidRDefault="00A907E9">
      <w:pPr>
        <w:pStyle w:val="ListParagraph"/>
        <w:numPr>
          <w:ilvl w:val="0"/>
          <w:numId w:val="1"/>
        </w:numPr>
        <w:rPr>
          <w:ins w:id="128" w:author="Diego Yrivarren" w:date="2016-12-05T14:37:00Z"/>
        </w:rPr>
        <w:pPrChange w:id="129" w:author="Diego Yrivarren" w:date="2016-12-05T14:37:00Z">
          <w:pPr/>
        </w:pPrChange>
      </w:pPr>
      <w:ins w:id="130" w:author="Diego Yrivarren" w:date="2016-12-05T14:37:00Z">
        <w:r>
          <w:t>Value:</w:t>
        </w:r>
      </w:ins>
    </w:p>
    <w:p w14:paraId="1679004A" w14:textId="4D0A6B33" w:rsidR="00A907E9" w:rsidRDefault="00A907E9">
      <w:pPr>
        <w:pStyle w:val="ListParagraph"/>
        <w:numPr>
          <w:ilvl w:val="1"/>
          <w:numId w:val="1"/>
        </w:numPr>
        <w:rPr>
          <w:ins w:id="131" w:author="Diego Yrivarren" w:date="2016-12-05T14:38:00Z"/>
        </w:rPr>
        <w:pPrChange w:id="132" w:author="Diego Yrivarren" w:date="2016-12-05T14:37:00Z">
          <w:pPr/>
        </w:pPrChange>
      </w:pPr>
      <w:ins w:id="133" w:author="Diego Yrivarren" w:date="2016-12-05T14:38:00Z">
        <w:r>
          <w:t>Prices lower than average</w:t>
        </w:r>
      </w:ins>
    </w:p>
    <w:p w14:paraId="4F159901" w14:textId="24CC593E" w:rsidR="00A907E9" w:rsidRPr="00A907E9" w:rsidRDefault="00A907E9">
      <w:pPr>
        <w:pStyle w:val="ListParagraph"/>
        <w:numPr>
          <w:ilvl w:val="1"/>
          <w:numId w:val="1"/>
        </w:numPr>
        <w:rPr>
          <w:ins w:id="134" w:author="Diego Yrivarren" w:date="2016-12-05T14:38:00Z"/>
          <w:u w:val="single"/>
          <w:rPrChange w:id="135" w:author="Diego Yrivarren" w:date="2016-12-05T14:38:00Z">
            <w:rPr>
              <w:ins w:id="136" w:author="Diego Yrivarren" w:date="2016-12-05T14:38:00Z"/>
            </w:rPr>
          </w:rPrChange>
        </w:rPr>
        <w:pPrChange w:id="137" w:author="Diego Yrivarren" w:date="2016-12-05T14:38:00Z">
          <w:pPr/>
        </w:pPrChange>
      </w:pPr>
      <w:ins w:id="138" w:author="Diego Yrivarren" w:date="2016-12-05T14:38:00Z">
        <w:r>
          <w:t xml:space="preserve">Quality </w:t>
        </w:r>
      </w:ins>
      <w:ins w:id="139" w:author="Diego Yrivarren" w:date="2016-12-05T14:39:00Z">
        <w:r w:rsidR="005F6A86">
          <w:t>services</w:t>
        </w:r>
      </w:ins>
    </w:p>
    <w:p w14:paraId="24B7B28F" w14:textId="7893210A" w:rsidR="002019FD" w:rsidRPr="00A907E9" w:rsidRDefault="002019FD">
      <w:pPr>
        <w:rPr>
          <w:ins w:id="140" w:author="Diego Yrivarren" w:date="2016-12-05T14:29:00Z"/>
          <w:u w:val="single"/>
          <w:rPrChange w:id="141" w:author="Diego Yrivarren" w:date="2016-12-05T14:38:00Z">
            <w:rPr>
              <w:ins w:id="142" w:author="Diego Yrivarren" w:date="2016-12-05T14:29:00Z"/>
            </w:rPr>
          </w:rPrChange>
        </w:rPr>
      </w:pPr>
      <w:ins w:id="143" w:author="Diego Yrivarren" w:date="2016-12-05T14:35:00Z">
        <w:r w:rsidRPr="00A907E9">
          <w:rPr>
            <w:u w:val="single"/>
            <w:rPrChange w:id="144" w:author="Diego Yrivarren" w:date="2016-12-05T14:38:00Z">
              <w:rPr/>
            </w:rPrChange>
          </w:rPr>
          <w:t>To providers</w:t>
        </w:r>
      </w:ins>
    </w:p>
    <w:p w14:paraId="50844380" w14:textId="44D55B01" w:rsidR="003C74D9" w:rsidRDefault="005F6A86">
      <w:pPr>
        <w:pStyle w:val="ListParagraph"/>
        <w:numPr>
          <w:ilvl w:val="0"/>
          <w:numId w:val="1"/>
        </w:numPr>
        <w:rPr>
          <w:ins w:id="145" w:author="Diego Yrivarren" w:date="2016-12-05T14:39:00Z"/>
        </w:rPr>
        <w:pPrChange w:id="146" w:author="Diego Yrivarren" w:date="2016-12-05T14:22:00Z">
          <w:pPr/>
        </w:pPrChange>
      </w:pPr>
      <w:ins w:id="147" w:author="Diego Yrivarren" w:date="2016-12-05T14:39:00Z">
        <w:r>
          <w:t>Convenience:</w:t>
        </w:r>
      </w:ins>
    </w:p>
    <w:p w14:paraId="48110504" w14:textId="0B601955" w:rsidR="005F6A86" w:rsidRDefault="003E5B42">
      <w:pPr>
        <w:pStyle w:val="ListParagraph"/>
        <w:numPr>
          <w:ilvl w:val="1"/>
          <w:numId w:val="1"/>
        </w:numPr>
        <w:rPr>
          <w:ins w:id="148" w:author="Diego Yrivarren" w:date="2016-12-05T14:42:00Z"/>
        </w:rPr>
        <w:pPrChange w:id="149" w:author="Diego Yrivarren" w:date="2016-12-05T14:39:00Z">
          <w:pPr/>
        </w:pPrChange>
      </w:pPr>
      <w:ins w:id="150" w:author="Diego Yrivarren" w:date="2016-12-05T14:41:00Z">
        <w:r>
          <w:lastRenderedPageBreak/>
          <w:t xml:space="preserve">Ability to choose </w:t>
        </w:r>
      </w:ins>
      <w:ins w:id="151" w:author="Diego Yrivarren" w:date="2016-12-05T14:42:00Z">
        <w:r>
          <w:t xml:space="preserve">when to </w:t>
        </w:r>
      </w:ins>
      <w:ins w:id="152" w:author="Diego Yrivarren" w:date="2016-12-05T14:41:00Z">
        <w:r>
          <w:t>work</w:t>
        </w:r>
      </w:ins>
      <w:ins w:id="153" w:author="Diego Yrivarren" w:date="2016-12-05T14:42:00Z">
        <w:r>
          <w:t xml:space="preserve"> (h</w:t>
        </w:r>
      </w:ins>
      <w:ins w:id="154" w:author="Diego Yrivarren" w:date="2016-12-05T14:41:00Z">
        <w:r>
          <w:t>ours</w:t>
        </w:r>
      </w:ins>
      <w:ins w:id="155" w:author="Diego Yrivarren" w:date="2016-12-05T14:42:00Z">
        <w:r>
          <w:t xml:space="preserve"> and/or </w:t>
        </w:r>
      </w:ins>
      <w:ins w:id="156" w:author="Diego Yrivarren" w:date="2016-12-05T14:41:00Z">
        <w:r>
          <w:t>days</w:t>
        </w:r>
      </w:ins>
      <w:ins w:id="157" w:author="Diego Yrivarren" w:date="2016-12-05T14:42:00Z">
        <w:r>
          <w:t>)</w:t>
        </w:r>
      </w:ins>
    </w:p>
    <w:p w14:paraId="0D36A2D5" w14:textId="55A14EA2" w:rsidR="003E5B42" w:rsidRDefault="003E5B42" w:rsidP="003E5B42">
      <w:pPr>
        <w:pStyle w:val="ListParagraph"/>
        <w:numPr>
          <w:ilvl w:val="1"/>
          <w:numId w:val="1"/>
        </w:numPr>
        <w:rPr>
          <w:ins w:id="158" w:author="Diego Yrivarren" w:date="2016-12-05T14:47:00Z"/>
        </w:rPr>
      </w:pPr>
      <w:ins w:id="159" w:author="Diego Yrivarren" w:date="2016-12-05T14:42:00Z">
        <w:r>
          <w:t xml:space="preserve">Ability to choose where to work </w:t>
        </w:r>
      </w:ins>
      <w:ins w:id="160" w:author="Diego Yrivarren" w:date="2016-12-05T14:43:00Z">
        <w:r>
          <w:t>(</w:t>
        </w:r>
      </w:ins>
      <w:ins w:id="161" w:author="Diego Yrivarren" w:date="2016-12-05T14:42:00Z">
        <w:r>
          <w:t>areas of the city</w:t>
        </w:r>
      </w:ins>
      <w:ins w:id="162" w:author="Diego Yrivarren" w:date="2016-12-05T14:43:00Z">
        <w:r>
          <w:t>)</w:t>
        </w:r>
      </w:ins>
    </w:p>
    <w:p w14:paraId="2852774B" w14:textId="77EC7040" w:rsidR="00A92FE4" w:rsidRDefault="00A92FE4" w:rsidP="003E5B42">
      <w:pPr>
        <w:pStyle w:val="ListParagraph"/>
        <w:numPr>
          <w:ilvl w:val="1"/>
          <w:numId w:val="1"/>
        </w:numPr>
        <w:rPr>
          <w:ins w:id="163" w:author="Diego Yrivarren" w:date="2016-12-05T14:44:00Z"/>
        </w:rPr>
      </w:pPr>
      <w:ins w:id="164" w:author="Diego Yrivarren" w:date="2016-12-05T14:47:00Z">
        <w:r>
          <w:t xml:space="preserve">Easy-to-use web portal that lets providers do everything they need to </w:t>
        </w:r>
      </w:ins>
      <w:ins w:id="165" w:author="Diego Yrivarren" w:date="2016-12-05T14:48:00Z">
        <w:r>
          <w:t>perform services through our platform</w:t>
        </w:r>
      </w:ins>
    </w:p>
    <w:p w14:paraId="6F15AD71" w14:textId="77777777" w:rsidR="003E5B42" w:rsidRDefault="003E5B42">
      <w:pPr>
        <w:pStyle w:val="ListParagraph"/>
        <w:ind w:left="1440"/>
        <w:rPr>
          <w:ins w:id="166" w:author="Diego Yrivarren" w:date="2016-12-05T14:43:00Z"/>
        </w:rPr>
        <w:pPrChange w:id="167" w:author="Diego Yrivarren" w:date="2016-12-05T14:44:00Z">
          <w:pPr>
            <w:pStyle w:val="ListParagraph"/>
            <w:numPr>
              <w:ilvl w:val="1"/>
              <w:numId w:val="1"/>
            </w:numPr>
            <w:ind w:left="1440" w:hanging="360"/>
          </w:pPr>
        </w:pPrChange>
      </w:pPr>
    </w:p>
    <w:p w14:paraId="6FC54EAF" w14:textId="77777777" w:rsidR="003E5B42" w:rsidRDefault="003E5B42" w:rsidP="003E5B42">
      <w:pPr>
        <w:pStyle w:val="ListParagraph"/>
        <w:numPr>
          <w:ilvl w:val="0"/>
          <w:numId w:val="1"/>
        </w:numPr>
        <w:rPr>
          <w:ins w:id="168" w:author="Diego Yrivarren" w:date="2016-12-05T14:44:00Z"/>
        </w:rPr>
      </w:pPr>
      <w:ins w:id="169" w:author="Diego Yrivarren" w:date="2016-12-05T14:44:00Z">
        <w:r>
          <w:t>Peace of mind:</w:t>
        </w:r>
      </w:ins>
    </w:p>
    <w:p w14:paraId="7F687925" w14:textId="22EEDFD2" w:rsidR="003E5B42" w:rsidRDefault="00A92FE4" w:rsidP="003E5B42">
      <w:pPr>
        <w:pStyle w:val="ListParagraph"/>
        <w:numPr>
          <w:ilvl w:val="1"/>
          <w:numId w:val="1"/>
        </w:numPr>
        <w:rPr>
          <w:ins w:id="170" w:author="Diego Yrivarren" w:date="2016-12-05T14:44:00Z"/>
        </w:rPr>
      </w:pPr>
      <w:ins w:id="171" w:author="Diego Yrivarren" w:date="2016-12-05T14:48:00Z">
        <w:r>
          <w:t>Provider</w:t>
        </w:r>
      </w:ins>
      <w:ins w:id="172" w:author="Diego Yrivarren" w:date="2016-12-05T14:44:00Z">
        <w:r w:rsidR="003E5B42">
          <w:t xml:space="preserve"> location is always known</w:t>
        </w:r>
      </w:ins>
      <w:ins w:id="173" w:author="Diego Yrivarren" w:date="2016-12-05T14:48:00Z">
        <w:r>
          <w:t xml:space="preserve"> by Zen to Go when performing service, through real-time GPS</w:t>
        </w:r>
      </w:ins>
    </w:p>
    <w:p w14:paraId="65FC7E18" w14:textId="4F2FACD3" w:rsidR="003E5B42" w:rsidRDefault="00A92FE4" w:rsidP="003E5B42">
      <w:pPr>
        <w:pStyle w:val="ListParagraph"/>
        <w:numPr>
          <w:ilvl w:val="1"/>
          <w:numId w:val="1"/>
        </w:numPr>
        <w:rPr>
          <w:ins w:id="174" w:author="Diego Yrivarren" w:date="2016-12-05T14:49:00Z"/>
        </w:rPr>
      </w:pPr>
      <w:ins w:id="175" w:author="Diego Yrivarren" w:date="2016-12-05T14:49:00Z">
        <w:r>
          <w:t>Customer ID on file</w:t>
        </w:r>
      </w:ins>
    </w:p>
    <w:p w14:paraId="7305F34A" w14:textId="4F09D1F6" w:rsidR="00A92FE4" w:rsidRDefault="00A92FE4" w:rsidP="003E5B42">
      <w:pPr>
        <w:pStyle w:val="ListParagraph"/>
        <w:numPr>
          <w:ilvl w:val="1"/>
          <w:numId w:val="1"/>
        </w:numPr>
        <w:rPr>
          <w:ins w:id="176" w:author="Diego Yrivarren" w:date="2016-12-05T14:44:00Z"/>
        </w:rPr>
      </w:pPr>
      <w:ins w:id="177" w:author="Diego Yrivarren" w:date="2016-12-05T14:49:00Z">
        <w:r>
          <w:t>Telephone assistance from Zen to Go</w:t>
        </w:r>
      </w:ins>
      <w:ins w:id="178" w:author="Diego Yrivarren" w:date="2016-12-05T14:50:00Z">
        <w:r>
          <w:t xml:space="preserve"> (finding an address, calling customer, etc).</w:t>
        </w:r>
      </w:ins>
    </w:p>
    <w:p w14:paraId="227E5016" w14:textId="77777777" w:rsidR="003E5B42" w:rsidRDefault="003E5B42" w:rsidP="003E5B42">
      <w:pPr>
        <w:pStyle w:val="ListParagraph"/>
        <w:rPr>
          <w:ins w:id="179" w:author="Diego Yrivarren" w:date="2016-12-05T14:44:00Z"/>
        </w:rPr>
      </w:pPr>
    </w:p>
    <w:p w14:paraId="62D32F03" w14:textId="77777777" w:rsidR="003E5B42" w:rsidRDefault="003E5B42" w:rsidP="003E5B42">
      <w:pPr>
        <w:pStyle w:val="ListParagraph"/>
        <w:numPr>
          <w:ilvl w:val="0"/>
          <w:numId w:val="1"/>
        </w:numPr>
        <w:rPr>
          <w:ins w:id="180" w:author="Diego Yrivarren" w:date="2016-12-05T14:44:00Z"/>
        </w:rPr>
      </w:pPr>
      <w:ins w:id="181" w:author="Diego Yrivarren" w:date="2016-12-05T14:44:00Z">
        <w:r>
          <w:t>Value:</w:t>
        </w:r>
      </w:ins>
    </w:p>
    <w:p w14:paraId="5ABF69D1" w14:textId="19939CB8" w:rsidR="003E5B42" w:rsidRDefault="00A92FE4" w:rsidP="003E5B42">
      <w:pPr>
        <w:pStyle w:val="ListParagraph"/>
        <w:numPr>
          <w:ilvl w:val="1"/>
          <w:numId w:val="1"/>
        </w:numPr>
        <w:rPr>
          <w:ins w:id="182" w:author="Diego Yrivarren" w:date="2016-12-05T14:44:00Z"/>
        </w:rPr>
      </w:pPr>
      <w:ins w:id="183" w:author="Diego Yrivarren" w:date="2016-12-05T14:50:00Z">
        <w:r>
          <w:t>Pay above industry</w:t>
        </w:r>
      </w:ins>
      <w:ins w:id="184" w:author="Diego Yrivarren" w:date="2016-12-05T14:44:00Z">
        <w:r w:rsidR="003E5B42">
          <w:t xml:space="preserve"> average</w:t>
        </w:r>
      </w:ins>
    </w:p>
    <w:p w14:paraId="7C4B6E0F" w14:textId="0F1B6025" w:rsidR="003E5B42" w:rsidRPr="004F6235" w:rsidRDefault="00A92FE4" w:rsidP="003E5B42">
      <w:pPr>
        <w:pStyle w:val="ListParagraph"/>
        <w:numPr>
          <w:ilvl w:val="1"/>
          <w:numId w:val="1"/>
        </w:numPr>
        <w:rPr>
          <w:ins w:id="185" w:author="Diego Yrivarren" w:date="2016-12-05T15:01:00Z"/>
          <w:u w:val="single"/>
          <w:rPrChange w:id="186" w:author="Diego Yrivarren" w:date="2016-12-05T15:01:00Z">
            <w:rPr>
              <w:ins w:id="187" w:author="Diego Yrivarren" w:date="2016-12-05T15:01:00Z"/>
            </w:rPr>
          </w:rPrChange>
        </w:rPr>
      </w:pPr>
      <w:ins w:id="188" w:author="Diego Yrivarren" w:date="2016-12-05T14:50:00Z">
        <w:r>
          <w:t>Extra hours</w:t>
        </w:r>
      </w:ins>
    </w:p>
    <w:p w14:paraId="284434B9" w14:textId="1B78CAB8" w:rsidR="004F6235" w:rsidRPr="00EC1B57" w:rsidRDefault="004F6235" w:rsidP="003E5B42">
      <w:pPr>
        <w:pStyle w:val="ListParagraph"/>
        <w:numPr>
          <w:ilvl w:val="1"/>
          <w:numId w:val="1"/>
        </w:numPr>
        <w:rPr>
          <w:ins w:id="189" w:author="Diego Yrivarren" w:date="2016-12-05T14:44:00Z"/>
          <w:u w:val="single"/>
        </w:rPr>
      </w:pPr>
      <w:ins w:id="190" w:author="Diego Yrivarren" w:date="2016-12-05T15:01:00Z">
        <w:r>
          <w:t>Large base of customers (without the cost of marketing)</w:t>
        </w:r>
      </w:ins>
    </w:p>
    <w:p w14:paraId="659922E3" w14:textId="77777777" w:rsidR="003E5B42" w:rsidRDefault="003E5B42">
      <w:pPr>
        <w:rPr>
          <w:ins w:id="191" w:author="Diego Yrivarren" w:date="2016-12-05T14:44:00Z"/>
        </w:rPr>
      </w:pPr>
    </w:p>
    <w:p w14:paraId="2D3FCF5A" w14:textId="4735E76F" w:rsidR="003E5B42" w:rsidDel="00A92FE4" w:rsidRDefault="003E5B42" w:rsidP="003E5B42">
      <w:pPr>
        <w:rPr>
          <w:del w:id="192" w:author="Diego Yrivarren" w:date="2016-12-05T14:50:00Z"/>
        </w:rPr>
      </w:pPr>
    </w:p>
    <w:p w14:paraId="74019B76" w14:textId="659FB91C" w:rsidR="003C0299" w:rsidDel="00A92FE4" w:rsidRDefault="00FD1ACF">
      <w:pPr>
        <w:pStyle w:val="ListParagraph"/>
        <w:numPr>
          <w:ilvl w:val="0"/>
          <w:numId w:val="1"/>
        </w:numPr>
        <w:rPr>
          <w:del w:id="193" w:author="Diego Yrivarren" w:date="2016-12-05T14:50:00Z"/>
        </w:rPr>
        <w:pPrChange w:id="194" w:author="Diego Yrivarren" w:date="2016-12-05T14:22:00Z">
          <w:pPr/>
        </w:pPrChange>
      </w:pPr>
      <w:del w:id="195" w:author="Diego Yrivarren" w:date="2016-12-05T14:43:00Z">
        <w:r w:rsidDel="003E5B42">
          <w:delText>beyond business hours) and at a good value</w:delText>
        </w:r>
        <w:r w:rsidR="00951D39" w:rsidDel="003E5B42">
          <w:delText>,</w:delText>
        </w:r>
        <w:r w:rsidDel="003E5B42">
          <w:delText xml:space="preserve"> with a professional</w:delText>
        </w:r>
        <w:r w:rsidR="003C0299" w:rsidDel="003E5B42">
          <w:delText>, certified and vetted</w:delText>
        </w:r>
        <w:r w:rsidDel="003E5B42">
          <w:delText xml:space="preserve"> massage therapist who can also choose </w:delText>
        </w:r>
        <w:r w:rsidR="00951D39" w:rsidDel="003E5B42">
          <w:delText>his/</w:delText>
        </w:r>
        <w:r w:rsidDel="003E5B42">
          <w:delText xml:space="preserve">her own working hours and </w:delText>
        </w:r>
      </w:del>
      <w:del w:id="196" w:author="Diego Yrivarren" w:date="2016-12-05T14:50:00Z">
        <w:r w:rsidDel="00A92FE4">
          <w:delText>earn more than the industry standard.</w:delText>
        </w:r>
        <w:r w:rsidR="003C0299" w:rsidDel="00A92FE4">
          <w:delText xml:space="preserve"> </w:delText>
        </w:r>
      </w:del>
    </w:p>
    <w:p w14:paraId="56F1AE24" w14:textId="607965AC" w:rsidR="00FD1ACF" w:rsidDel="00A92FE4" w:rsidRDefault="00FD1ACF" w:rsidP="00FD1ACF">
      <w:pPr>
        <w:rPr>
          <w:del w:id="197" w:author="Diego Yrivarren" w:date="2016-12-05T14:51:00Z"/>
        </w:rPr>
      </w:pPr>
      <w:del w:id="198" w:author="Diego Yrivarren" w:date="2016-12-05T14:51:00Z">
        <w:r w:rsidDel="00A92FE4">
          <w:delText>We are looking for a logo that communicates a modern business, convenience</w:delText>
        </w:r>
        <w:r w:rsidR="00951D39" w:rsidDel="00A92FE4">
          <w:delText xml:space="preserve"> and ease of use, and the idea of pampering,</w:delText>
        </w:r>
        <w:r w:rsidDel="00A92FE4">
          <w:delText xml:space="preserve"> relaxation</w:delText>
        </w:r>
        <w:r w:rsidR="00951D39" w:rsidDel="00A92FE4">
          <w:delText xml:space="preserve"> or</w:delText>
        </w:r>
        <w:r w:rsidDel="00A92FE4">
          <w:delText xml:space="preserve"> “zen</w:delText>
        </w:r>
        <w:r w:rsidR="00951D39" w:rsidDel="00A92FE4">
          <w:delText>.</w:delText>
        </w:r>
        <w:r w:rsidDel="00A92FE4">
          <w:delText xml:space="preserve">” </w:delText>
        </w:r>
      </w:del>
    </w:p>
    <w:p w14:paraId="10B28867" w14:textId="66AFACD1" w:rsidR="00436F1D" w:rsidDel="00A92FE4" w:rsidRDefault="00436F1D">
      <w:pPr>
        <w:rPr>
          <w:del w:id="199" w:author="Diego Yrivarren" w:date="2016-12-05T14:51:00Z"/>
        </w:rPr>
      </w:pPr>
      <w:del w:id="200" w:author="Diego Yrivarren" w:date="2016-12-05T14:51:00Z">
        <w:r w:rsidDel="00A92FE4">
          <w:delText>Our brand colors are attached, with this green as our main color - #82b298</w:delText>
        </w:r>
        <w:r w:rsidR="003C0299" w:rsidDel="00A92FE4">
          <w:delText>.</w:delText>
        </w:r>
      </w:del>
    </w:p>
    <w:p w14:paraId="75480692" w14:textId="60756E6F" w:rsidR="003C0299" w:rsidRDefault="003C0299"/>
    <w:p w14:paraId="2C278B6B" w14:textId="77777777" w:rsidR="00951D39" w:rsidRDefault="00951D39"/>
    <w:p w14:paraId="041C63F6" w14:textId="77777777" w:rsidR="002C71EA" w:rsidRDefault="002C71EA"/>
    <w:sectPr w:rsidR="002C7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E0DCA"/>
    <w:multiLevelType w:val="hybridMultilevel"/>
    <w:tmpl w:val="3E92F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iego Yrivarren">
    <w15:presenceInfo w15:providerId="Windows Live" w15:userId="0220cf17c7a2d4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1EA"/>
    <w:rsid w:val="000465C7"/>
    <w:rsid w:val="0018075D"/>
    <w:rsid w:val="001A741C"/>
    <w:rsid w:val="002019FD"/>
    <w:rsid w:val="002C3199"/>
    <w:rsid w:val="002C71EA"/>
    <w:rsid w:val="00393B07"/>
    <w:rsid w:val="003C0299"/>
    <w:rsid w:val="003C74D9"/>
    <w:rsid w:val="003E5B42"/>
    <w:rsid w:val="003F44F5"/>
    <w:rsid w:val="00434253"/>
    <w:rsid w:val="00436F1D"/>
    <w:rsid w:val="004B1B22"/>
    <w:rsid w:val="004F6235"/>
    <w:rsid w:val="0050696B"/>
    <w:rsid w:val="00567518"/>
    <w:rsid w:val="005C4E2E"/>
    <w:rsid w:val="005F6A86"/>
    <w:rsid w:val="00622738"/>
    <w:rsid w:val="007B2AD7"/>
    <w:rsid w:val="00951D39"/>
    <w:rsid w:val="00994C70"/>
    <w:rsid w:val="009963BB"/>
    <w:rsid w:val="00A53C3E"/>
    <w:rsid w:val="00A907E9"/>
    <w:rsid w:val="00A92FE4"/>
    <w:rsid w:val="00B238BB"/>
    <w:rsid w:val="00C6729E"/>
    <w:rsid w:val="00D3242C"/>
    <w:rsid w:val="00D7154A"/>
    <w:rsid w:val="00FD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E69D2"/>
  <w15:chartTrackingRefBased/>
  <w15:docId w15:val="{52F81F01-CA58-4439-BA9A-F01F9A71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D1A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1AC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pairings-body-text">
    <w:name w:val="pairings-body-text"/>
    <w:basedOn w:val="Normal"/>
    <w:rsid w:val="00FD1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C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1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8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Yrivarren</dc:creator>
  <cp:keywords/>
  <dc:description/>
  <cp:lastModifiedBy>Diego Yrivarren</cp:lastModifiedBy>
  <cp:revision>23</cp:revision>
  <dcterms:created xsi:type="dcterms:W3CDTF">2016-11-28T15:41:00Z</dcterms:created>
  <dcterms:modified xsi:type="dcterms:W3CDTF">2017-02-20T17:16:00Z</dcterms:modified>
</cp:coreProperties>
</file>